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B80CF" w14:textId="77777777" w:rsidR="00AA6CCF" w:rsidRDefault="00AA6CCF" w:rsidP="00AA6CCF">
      <w:pPr>
        <w:rPr>
          <w:b/>
        </w:rPr>
      </w:pPr>
      <w:r>
        <w:rPr>
          <w:b/>
        </w:rPr>
        <w:t>UD</w:t>
      </w:r>
      <w:del w:id="0" w:author="Steve Cauduro" w:date="2020-03-18T16:30:00Z">
        <w:r>
          <w:rPr>
            <w:b/>
          </w:rPr>
          <w:delText>D</w:delText>
        </w:r>
      </w:del>
      <w:r>
        <w:rPr>
          <w:b/>
        </w:rPr>
        <w:t>T Name Goes Here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4"/>
        <w:gridCol w:w="7444"/>
      </w:tblGrid>
      <w:tr w:rsidR="00AA6CCF" w:rsidRPr="0037058B" w14:paraId="714F4364" w14:textId="77777777" w:rsidTr="0037058B">
        <w:tc>
          <w:tcPr>
            <w:tcW w:w="2564" w:type="dxa"/>
            <w:shd w:val="clear" w:color="auto" w:fill="auto"/>
          </w:tcPr>
          <w:p w14:paraId="44A934C7" w14:textId="77777777" w:rsidR="00AA6CCF" w:rsidRPr="0037058B" w:rsidRDefault="00AA6CCF" w:rsidP="0037058B">
            <w:pPr>
              <w:spacing w:after="0" w:line="240" w:lineRule="auto"/>
              <w:rPr>
                <w:b/>
              </w:rPr>
            </w:pPr>
            <w:r w:rsidRPr="0037058B">
              <w:rPr>
                <w:b/>
              </w:rPr>
              <w:t>Version</w:t>
            </w:r>
          </w:p>
        </w:tc>
        <w:tc>
          <w:tcPr>
            <w:tcW w:w="7444" w:type="dxa"/>
            <w:shd w:val="clear" w:color="auto" w:fill="auto"/>
          </w:tcPr>
          <w:p w14:paraId="2A5A9D3F" w14:textId="77777777" w:rsidR="00AA6CCF" w:rsidRPr="0037058B" w:rsidRDefault="00AA6CCF" w:rsidP="0037058B">
            <w:pPr>
              <w:spacing w:after="0" w:line="240" w:lineRule="auto"/>
              <w:rPr>
                <w:b/>
              </w:rPr>
            </w:pPr>
            <w:r w:rsidRPr="0037058B">
              <w:rPr>
                <w:b/>
              </w:rPr>
              <w:t>Release Notes</w:t>
            </w:r>
          </w:p>
        </w:tc>
      </w:tr>
      <w:tr w:rsidR="00AA6CCF" w:rsidRPr="0037058B" w14:paraId="7174E207" w14:textId="77777777" w:rsidTr="0037058B">
        <w:tc>
          <w:tcPr>
            <w:tcW w:w="2564" w:type="dxa"/>
            <w:shd w:val="clear" w:color="auto" w:fill="auto"/>
          </w:tcPr>
          <w:p w14:paraId="08D93470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7444" w:type="dxa"/>
            <w:shd w:val="clear" w:color="auto" w:fill="auto"/>
          </w:tcPr>
          <w:p w14:paraId="0FBD6FC0" w14:textId="77777777" w:rsidR="00AA6CCF" w:rsidRPr="0037058B" w:rsidRDefault="00AA6CCF" w:rsidP="0037058B">
            <w:pPr>
              <w:spacing w:after="0" w:line="240" w:lineRule="auto"/>
            </w:pPr>
          </w:p>
        </w:tc>
      </w:tr>
    </w:tbl>
    <w:p w14:paraId="2C10191C" w14:textId="77777777" w:rsidR="00AA6CCF" w:rsidRDefault="00AA6CCF" w:rsidP="00AA6CCF">
      <w:pPr>
        <w:rPr>
          <w:b/>
        </w:rPr>
      </w:pPr>
    </w:p>
    <w:p w14:paraId="00A016AD" w14:textId="77777777" w:rsidR="00AA6CCF" w:rsidRDefault="00AA6CCF" w:rsidP="00AA6CCF">
      <w:r>
        <w:rPr>
          <w:b/>
        </w:rPr>
        <w:t>Description</w:t>
      </w:r>
      <w:r>
        <w:t xml:space="preserve">: </w:t>
      </w:r>
    </w:p>
    <w:p w14:paraId="1892939D" w14:textId="77777777" w:rsidR="00AA6CCF" w:rsidRDefault="00AA6CCF" w:rsidP="00AA6CCF">
      <w:r>
        <w:rPr>
          <w:b/>
        </w:rPr>
        <w:t>Naming Convention</w:t>
      </w:r>
      <w:r>
        <w:t xml:space="preserve">: </w:t>
      </w:r>
    </w:p>
    <w:p w14:paraId="4A359A52" w14:textId="77777777" w:rsidR="00AA6CCF" w:rsidRDefault="00AA6CCF" w:rsidP="00AA6CCF">
      <w:pPr>
        <w:rPr>
          <w:b/>
        </w:rPr>
      </w:pPr>
      <w:r>
        <w:rPr>
          <w:b/>
        </w:rPr>
        <w:t>UDT Members</w:t>
      </w: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4"/>
        <w:gridCol w:w="2651"/>
        <w:gridCol w:w="2395"/>
        <w:gridCol w:w="2848"/>
      </w:tblGrid>
      <w:tr w:rsidR="00AA6CCF" w:rsidRPr="0037058B" w14:paraId="0F1A934E" w14:textId="77777777" w:rsidTr="0037058B">
        <w:trPr>
          <w:tblHeader/>
        </w:trPr>
        <w:tc>
          <w:tcPr>
            <w:tcW w:w="2564" w:type="dxa"/>
            <w:shd w:val="clear" w:color="auto" w:fill="auto"/>
          </w:tcPr>
          <w:p w14:paraId="056E082F" w14:textId="77777777" w:rsidR="00AA6CCF" w:rsidRPr="0037058B" w:rsidRDefault="00AA6CCF" w:rsidP="0037058B">
            <w:pPr>
              <w:spacing w:after="0" w:line="240" w:lineRule="auto"/>
              <w:rPr>
                <w:b/>
              </w:rPr>
            </w:pPr>
            <w:r w:rsidRPr="0037058B">
              <w:rPr>
                <w:b/>
              </w:rPr>
              <w:t>UDT Member</w:t>
            </w:r>
          </w:p>
        </w:tc>
        <w:tc>
          <w:tcPr>
            <w:tcW w:w="2651" w:type="dxa"/>
            <w:shd w:val="clear" w:color="auto" w:fill="auto"/>
          </w:tcPr>
          <w:p w14:paraId="693C9A56" w14:textId="77777777" w:rsidR="00AA6CCF" w:rsidRPr="0037058B" w:rsidRDefault="00AA6CCF" w:rsidP="0037058B">
            <w:pPr>
              <w:spacing w:after="0" w:line="240" w:lineRule="auto"/>
              <w:rPr>
                <w:b/>
              </w:rPr>
            </w:pPr>
            <w:r w:rsidRPr="0037058B">
              <w:rPr>
                <w:b/>
              </w:rPr>
              <w:t>Datatype</w:t>
            </w:r>
          </w:p>
        </w:tc>
        <w:tc>
          <w:tcPr>
            <w:tcW w:w="2395" w:type="dxa"/>
            <w:shd w:val="clear" w:color="auto" w:fill="auto"/>
          </w:tcPr>
          <w:p w14:paraId="54F9B5F9" w14:textId="77777777" w:rsidR="00AA6CCF" w:rsidRPr="0037058B" w:rsidRDefault="00AA6CCF" w:rsidP="0037058B">
            <w:pPr>
              <w:spacing w:after="0" w:line="240" w:lineRule="auto"/>
              <w:rPr>
                <w:b/>
              </w:rPr>
            </w:pPr>
            <w:r w:rsidRPr="0037058B">
              <w:rPr>
                <w:b/>
              </w:rPr>
              <w:t>Description</w:t>
            </w:r>
          </w:p>
        </w:tc>
        <w:tc>
          <w:tcPr>
            <w:tcW w:w="2848" w:type="dxa"/>
            <w:shd w:val="clear" w:color="auto" w:fill="auto"/>
          </w:tcPr>
          <w:p w14:paraId="0AC6FE68" w14:textId="77777777" w:rsidR="00AA6CCF" w:rsidRPr="0037058B" w:rsidRDefault="00AA6CCF" w:rsidP="0037058B">
            <w:pPr>
              <w:spacing w:after="0" w:line="240" w:lineRule="auto"/>
              <w:rPr>
                <w:b/>
              </w:rPr>
            </w:pPr>
            <w:r w:rsidRPr="0037058B">
              <w:rPr>
                <w:b/>
              </w:rPr>
              <w:t>Usage</w:t>
            </w:r>
          </w:p>
        </w:tc>
      </w:tr>
      <w:tr w:rsidR="00AA6CCF" w:rsidRPr="0037058B" w14:paraId="40952A0E" w14:textId="77777777" w:rsidTr="0037058B">
        <w:trPr>
          <w:tblHeader/>
        </w:trPr>
        <w:tc>
          <w:tcPr>
            <w:tcW w:w="2564" w:type="dxa"/>
            <w:shd w:val="clear" w:color="auto" w:fill="auto"/>
          </w:tcPr>
          <w:p w14:paraId="0991E1AB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2651" w:type="dxa"/>
            <w:shd w:val="clear" w:color="auto" w:fill="auto"/>
          </w:tcPr>
          <w:p w14:paraId="3C8B17CA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2395" w:type="dxa"/>
            <w:shd w:val="clear" w:color="auto" w:fill="auto"/>
          </w:tcPr>
          <w:p w14:paraId="3F1C82D7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2848" w:type="dxa"/>
            <w:shd w:val="clear" w:color="auto" w:fill="auto"/>
          </w:tcPr>
          <w:p w14:paraId="43D43F82" w14:textId="77777777" w:rsidR="00AA6CCF" w:rsidRPr="0037058B" w:rsidRDefault="00AA6CCF" w:rsidP="0037058B">
            <w:pPr>
              <w:spacing w:after="0" w:line="240" w:lineRule="auto"/>
            </w:pPr>
          </w:p>
        </w:tc>
      </w:tr>
      <w:tr w:rsidR="00AA6CCF" w:rsidRPr="0037058B" w14:paraId="4688793D" w14:textId="77777777" w:rsidTr="0037058B">
        <w:trPr>
          <w:tblHeader/>
        </w:trPr>
        <w:tc>
          <w:tcPr>
            <w:tcW w:w="2564" w:type="dxa"/>
            <w:shd w:val="clear" w:color="auto" w:fill="auto"/>
          </w:tcPr>
          <w:p w14:paraId="357B2E08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2651" w:type="dxa"/>
            <w:shd w:val="clear" w:color="auto" w:fill="auto"/>
          </w:tcPr>
          <w:p w14:paraId="51A1C5AB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2395" w:type="dxa"/>
            <w:shd w:val="clear" w:color="auto" w:fill="auto"/>
          </w:tcPr>
          <w:p w14:paraId="46290604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2848" w:type="dxa"/>
            <w:shd w:val="clear" w:color="auto" w:fill="auto"/>
          </w:tcPr>
          <w:p w14:paraId="2ED89993" w14:textId="77777777" w:rsidR="00AA6CCF" w:rsidRPr="0037058B" w:rsidRDefault="00AA6CCF" w:rsidP="0037058B">
            <w:pPr>
              <w:spacing w:after="0" w:line="240" w:lineRule="auto"/>
            </w:pPr>
          </w:p>
        </w:tc>
      </w:tr>
      <w:tr w:rsidR="00AA6CCF" w:rsidRPr="0037058B" w14:paraId="3AEBD28D" w14:textId="77777777" w:rsidTr="0037058B">
        <w:trPr>
          <w:tblHeader/>
        </w:trPr>
        <w:tc>
          <w:tcPr>
            <w:tcW w:w="2564" w:type="dxa"/>
            <w:shd w:val="clear" w:color="auto" w:fill="auto"/>
          </w:tcPr>
          <w:p w14:paraId="7C9FF505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2651" w:type="dxa"/>
            <w:shd w:val="clear" w:color="auto" w:fill="auto"/>
          </w:tcPr>
          <w:p w14:paraId="1F87B52F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2395" w:type="dxa"/>
            <w:shd w:val="clear" w:color="auto" w:fill="auto"/>
          </w:tcPr>
          <w:p w14:paraId="343E82FF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2848" w:type="dxa"/>
            <w:shd w:val="clear" w:color="auto" w:fill="auto"/>
          </w:tcPr>
          <w:p w14:paraId="5D344FF2" w14:textId="77777777" w:rsidR="00AA6CCF" w:rsidRPr="0037058B" w:rsidRDefault="00AA6CCF" w:rsidP="0037058B">
            <w:pPr>
              <w:spacing w:after="0" w:line="240" w:lineRule="auto"/>
            </w:pPr>
          </w:p>
        </w:tc>
      </w:tr>
      <w:tr w:rsidR="00AA6CCF" w:rsidRPr="0037058B" w14:paraId="44BE396F" w14:textId="77777777" w:rsidTr="0037058B">
        <w:trPr>
          <w:tblHeader/>
        </w:trPr>
        <w:tc>
          <w:tcPr>
            <w:tcW w:w="2564" w:type="dxa"/>
            <w:shd w:val="clear" w:color="auto" w:fill="auto"/>
          </w:tcPr>
          <w:p w14:paraId="03F94AAF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2651" w:type="dxa"/>
            <w:shd w:val="clear" w:color="auto" w:fill="auto"/>
          </w:tcPr>
          <w:p w14:paraId="0DB2DECA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2395" w:type="dxa"/>
            <w:shd w:val="clear" w:color="auto" w:fill="auto"/>
          </w:tcPr>
          <w:p w14:paraId="22199C3D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2848" w:type="dxa"/>
            <w:shd w:val="clear" w:color="auto" w:fill="auto"/>
          </w:tcPr>
          <w:p w14:paraId="4B8B941F" w14:textId="77777777" w:rsidR="00AA6CCF" w:rsidRPr="0037058B" w:rsidRDefault="00AA6CCF" w:rsidP="0037058B">
            <w:pPr>
              <w:spacing w:after="0" w:line="240" w:lineRule="auto"/>
            </w:pPr>
          </w:p>
        </w:tc>
      </w:tr>
      <w:tr w:rsidR="00AA6CCF" w:rsidRPr="0037058B" w14:paraId="74EB7524" w14:textId="77777777" w:rsidTr="0037058B">
        <w:trPr>
          <w:tblHeader/>
        </w:trPr>
        <w:tc>
          <w:tcPr>
            <w:tcW w:w="2564" w:type="dxa"/>
            <w:shd w:val="clear" w:color="auto" w:fill="auto"/>
          </w:tcPr>
          <w:p w14:paraId="50AE3ECD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2651" w:type="dxa"/>
            <w:shd w:val="clear" w:color="auto" w:fill="auto"/>
          </w:tcPr>
          <w:p w14:paraId="47AC1264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2395" w:type="dxa"/>
            <w:shd w:val="clear" w:color="auto" w:fill="auto"/>
          </w:tcPr>
          <w:p w14:paraId="2F4A70F4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2848" w:type="dxa"/>
            <w:shd w:val="clear" w:color="auto" w:fill="auto"/>
          </w:tcPr>
          <w:p w14:paraId="55DC0653" w14:textId="77777777" w:rsidR="00AA6CCF" w:rsidRPr="0037058B" w:rsidRDefault="00AA6CCF" w:rsidP="0037058B">
            <w:pPr>
              <w:spacing w:after="0" w:line="240" w:lineRule="auto"/>
            </w:pPr>
          </w:p>
        </w:tc>
      </w:tr>
    </w:tbl>
    <w:p w14:paraId="07F9E1DD" w14:textId="77777777" w:rsidR="00AA6CCF" w:rsidRDefault="00AA6CCF" w:rsidP="00AA6CCF"/>
    <w:p w14:paraId="185A9176" w14:textId="77777777" w:rsidR="00AA6CCF" w:rsidRPr="00AA6CCF" w:rsidRDefault="00AA6CCF" w:rsidP="00AA6CCF">
      <w:pPr>
        <w:rPr>
          <w:b/>
        </w:rPr>
      </w:pPr>
      <w:r>
        <w:rPr>
          <w:b/>
        </w:rPr>
        <w:t>AOI</w:t>
      </w:r>
    </w:p>
    <w:tbl>
      <w:tblPr>
        <w:tblW w:w="12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1414"/>
        <w:gridCol w:w="3531"/>
        <w:gridCol w:w="1817"/>
        <w:gridCol w:w="3510"/>
      </w:tblGrid>
      <w:tr w:rsidR="00AA6CCF" w:rsidRPr="0037058B" w14:paraId="7EE36ED8" w14:textId="77777777" w:rsidTr="0037058B">
        <w:trPr>
          <w:tblHeader/>
        </w:trPr>
        <w:tc>
          <w:tcPr>
            <w:tcW w:w="2256" w:type="dxa"/>
            <w:shd w:val="clear" w:color="auto" w:fill="auto"/>
          </w:tcPr>
          <w:p w14:paraId="658B1BDB" w14:textId="77777777" w:rsidR="00AA6CCF" w:rsidRPr="0037058B" w:rsidRDefault="00AA6CCF" w:rsidP="0037058B">
            <w:pPr>
              <w:spacing w:after="0" w:line="240" w:lineRule="auto"/>
              <w:rPr>
                <w:b/>
              </w:rPr>
            </w:pPr>
            <w:r w:rsidRPr="0037058B">
              <w:rPr>
                <w:b/>
              </w:rPr>
              <w:t>AOI Parameter</w:t>
            </w:r>
          </w:p>
        </w:tc>
        <w:tc>
          <w:tcPr>
            <w:tcW w:w="1414" w:type="dxa"/>
            <w:shd w:val="clear" w:color="auto" w:fill="auto"/>
          </w:tcPr>
          <w:p w14:paraId="24B87F0C" w14:textId="77777777" w:rsidR="00AA6CCF" w:rsidRPr="0037058B" w:rsidRDefault="00AA6CCF" w:rsidP="0037058B">
            <w:pPr>
              <w:spacing w:after="0" w:line="240" w:lineRule="auto"/>
              <w:rPr>
                <w:b/>
              </w:rPr>
            </w:pPr>
            <w:r w:rsidRPr="0037058B">
              <w:rPr>
                <w:b/>
              </w:rPr>
              <w:t>Requirement</w:t>
            </w:r>
          </w:p>
        </w:tc>
        <w:tc>
          <w:tcPr>
            <w:tcW w:w="3531" w:type="dxa"/>
            <w:shd w:val="clear" w:color="auto" w:fill="auto"/>
          </w:tcPr>
          <w:p w14:paraId="54EEA4B5" w14:textId="77777777" w:rsidR="00AA6CCF" w:rsidRPr="0037058B" w:rsidRDefault="00AA6CCF" w:rsidP="0037058B">
            <w:pPr>
              <w:spacing w:after="0" w:line="240" w:lineRule="auto"/>
              <w:rPr>
                <w:b/>
              </w:rPr>
            </w:pPr>
            <w:r w:rsidRPr="0037058B">
              <w:rPr>
                <w:b/>
              </w:rPr>
              <w:t>Default Value</w:t>
            </w:r>
          </w:p>
        </w:tc>
        <w:tc>
          <w:tcPr>
            <w:tcW w:w="1817" w:type="dxa"/>
            <w:shd w:val="clear" w:color="auto" w:fill="auto"/>
          </w:tcPr>
          <w:p w14:paraId="62319A2E" w14:textId="77777777" w:rsidR="00AA6CCF" w:rsidRPr="0037058B" w:rsidRDefault="00AA6CCF" w:rsidP="0037058B">
            <w:pPr>
              <w:spacing w:after="0" w:line="240" w:lineRule="auto"/>
              <w:rPr>
                <w:b/>
              </w:rPr>
            </w:pPr>
            <w:r w:rsidRPr="0037058B">
              <w:rPr>
                <w:b/>
              </w:rPr>
              <w:t>Description</w:t>
            </w:r>
          </w:p>
        </w:tc>
        <w:tc>
          <w:tcPr>
            <w:tcW w:w="3510" w:type="dxa"/>
            <w:shd w:val="clear" w:color="auto" w:fill="auto"/>
          </w:tcPr>
          <w:p w14:paraId="23F4BC2A" w14:textId="77777777" w:rsidR="00AA6CCF" w:rsidRPr="0037058B" w:rsidRDefault="00AA6CCF" w:rsidP="0037058B">
            <w:pPr>
              <w:spacing w:after="0" w:line="240" w:lineRule="auto"/>
              <w:rPr>
                <w:b/>
              </w:rPr>
            </w:pPr>
            <w:r w:rsidRPr="0037058B">
              <w:rPr>
                <w:b/>
              </w:rPr>
              <w:t>Implementation Guideline</w:t>
            </w:r>
          </w:p>
        </w:tc>
      </w:tr>
      <w:tr w:rsidR="00AA6CCF" w:rsidRPr="0037058B" w14:paraId="20C83ADF" w14:textId="77777777" w:rsidTr="0037058B">
        <w:trPr>
          <w:tblHeader/>
        </w:trPr>
        <w:tc>
          <w:tcPr>
            <w:tcW w:w="2256" w:type="dxa"/>
            <w:shd w:val="clear" w:color="auto" w:fill="auto"/>
          </w:tcPr>
          <w:p w14:paraId="762061A1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1414" w:type="dxa"/>
            <w:shd w:val="clear" w:color="auto" w:fill="auto"/>
          </w:tcPr>
          <w:p w14:paraId="534E65C8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3531" w:type="dxa"/>
            <w:shd w:val="clear" w:color="auto" w:fill="auto"/>
          </w:tcPr>
          <w:p w14:paraId="01A39316" w14:textId="77777777" w:rsidR="00AA6CCF" w:rsidRPr="0037058B" w:rsidRDefault="00AA6CCF" w:rsidP="0037058B">
            <w:pPr>
              <w:spacing w:after="0" w:line="240" w:lineRule="auto"/>
              <w:rPr>
                <w:i/>
              </w:rPr>
            </w:pPr>
          </w:p>
        </w:tc>
        <w:tc>
          <w:tcPr>
            <w:tcW w:w="1817" w:type="dxa"/>
            <w:shd w:val="clear" w:color="auto" w:fill="auto"/>
          </w:tcPr>
          <w:p w14:paraId="7B4E55E8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3510" w:type="dxa"/>
            <w:shd w:val="clear" w:color="auto" w:fill="auto"/>
          </w:tcPr>
          <w:p w14:paraId="074297DA" w14:textId="77777777" w:rsidR="00AA6CCF" w:rsidRPr="0037058B" w:rsidRDefault="00AA6CCF" w:rsidP="0037058B">
            <w:pPr>
              <w:spacing w:after="0" w:line="240" w:lineRule="auto"/>
            </w:pPr>
          </w:p>
        </w:tc>
      </w:tr>
      <w:tr w:rsidR="00AA6CCF" w:rsidRPr="0037058B" w14:paraId="45E46C84" w14:textId="77777777" w:rsidTr="0037058B">
        <w:trPr>
          <w:tblHeader/>
        </w:trPr>
        <w:tc>
          <w:tcPr>
            <w:tcW w:w="2256" w:type="dxa"/>
            <w:shd w:val="clear" w:color="auto" w:fill="auto"/>
          </w:tcPr>
          <w:p w14:paraId="3C874B16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1414" w:type="dxa"/>
            <w:shd w:val="clear" w:color="auto" w:fill="auto"/>
          </w:tcPr>
          <w:p w14:paraId="2D586F2C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3531" w:type="dxa"/>
            <w:shd w:val="clear" w:color="auto" w:fill="auto"/>
          </w:tcPr>
          <w:p w14:paraId="34ADBF34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1817" w:type="dxa"/>
            <w:shd w:val="clear" w:color="auto" w:fill="auto"/>
          </w:tcPr>
          <w:p w14:paraId="088D0E07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3510" w:type="dxa"/>
            <w:shd w:val="clear" w:color="auto" w:fill="auto"/>
          </w:tcPr>
          <w:p w14:paraId="265FD7BE" w14:textId="77777777" w:rsidR="00AA6CCF" w:rsidRPr="0037058B" w:rsidRDefault="00AA6CCF" w:rsidP="0037058B">
            <w:pPr>
              <w:spacing w:after="0" w:line="240" w:lineRule="auto"/>
            </w:pPr>
          </w:p>
        </w:tc>
      </w:tr>
      <w:tr w:rsidR="00AA6CCF" w:rsidRPr="0037058B" w14:paraId="20C0D00D" w14:textId="77777777" w:rsidTr="0037058B">
        <w:trPr>
          <w:tblHeader/>
        </w:trPr>
        <w:tc>
          <w:tcPr>
            <w:tcW w:w="2256" w:type="dxa"/>
            <w:shd w:val="clear" w:color="auto" w:fill="auto"/>
          </w:tcPr>
          <w:p w14:paraId="6723CB48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1414" w:type="dxa"/>
            <w:shd w:val="clear" w:color="auto" w:fill="auto"/>
          </w:tcPr>
          <w:p w14:paraId="633A865C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3531" w:type="dxa"/>
            <w:shd w:val="clear" w:color="auto" w:fill="auto"/>
          </w:tcPr>
          <w:p w14:paraId="57416544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1817" w:type="dxa"/>
            <w:shd w:val="clear" w:color="auto" w:fill="auto"/>
          </w:tcPr>
          <w:p w14:paraId="02D6C67C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3510" w:type="dxa"/>
            <w:shd w:val="clear" w:color="auto" w:fill="auto"/>
          </w:tcPr>
          <w:p w14:paraId="0489424A" w14:textId="77777777" w:rsidR="00AA6CCF" w:rsidRPr="0037058B" w:rsidRDefault="00AA6CCF" w:rsidP="0037058B">
            <w:pPr>
              <w:spacing w:after="0" w:line="240" w:lineRule="auto"/>
            </w:pPr>
          </w:p>
        </w:tc>
      </w:tr>
      <w:tr w:rsidR="00AA6CCF" w:rsidRPr="0037058B" w14:paraId="25EE26F6" w14:textId="77777777" w:rsidTr="0037058B">
        <w:trPr>
          <w:tblHeader/>
        </w:trPr>
        <w:tc>
          <w:tcPr>
            <w:tcW w:w="2256" w:type="dxa"/>
            <w:shd w:val="clear" w:color="auto" w:fill="auto"/>
          </w:tcPr>
          <w:p w14:paraId="1FFA51EA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1414" w:type="dxa"/>
            <w:shd w:val="clear" w:color="auto" w:fill="auto"/>
          </w:tcPr>
          <w:p w14:paraId="6125485F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3531" w:type="dxa"/>
            <w:shd w:val="clear" w:color="auto" w:fill="auto"/>
          </w:tcPr>
          <w:p w14:paraId="6E565C35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1817" w:type="dxa"/>
            <w:shd w:val="clear" w:color="auto" w:fill="auto"/>
          </w:tcPr>
          <w:p w14:paraId="021C50CC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3510" w:type="dxa"/>
            <w:shd w:val="clear" w:color="auto" w:fill="auto"/>
          </w:tcPr>
          <w:p w14:paraId="1354592F" w14:textId="77777777" w:rsidR="00AA6CCF" w:rsidRPr="0037058B" w:rsidRDefault="00AA6CCF" w:rsidP="0037058B">
            <w:pPr>
              <w:spacing w:after="0" w:line="240" w:lineRule="auto"/>
            </w:pPr>
          </w:p>
        </w:tc>
      </w:tr>
      <w:tr w:rsidR="00AA6CCF" w:rsidRPr="0037058B" w14:paraId="2CD7254C" w14:textId="77777777" w:rsidTr="0037058B">
        <w:trPr>
          <w:tblHeader/>
        </w:trPr>
        <w:tc>
          <w:tcPr>
            <w:tcW w:w="2256" w:type="dxa"/>
            <w:shd w:val="clear" w:color="auto" w:fill="auto"/>
          </w:tcPr>
          <w:p w14:paraId="3C596F67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1414" w:type="dxa"/>
            <w:shd w:val="clear" w:color="auto" w:fill="auto"/>
          </w:tcPr>
          <w:p w14:paraId="4E13998F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3531" w:type="dxa"/>
            <w:shd w:val="clear" w:color="auto" w:fill="auto"/>
          </w:tcPr>
          <w:p w14:paraId="60F6E64D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1817" w:type="dxa"/>
            <w:shd w:val="clear" w:color="auto" w:fill="auto"/>
          </w:tcPr>
          <w:p w14:paraId="7AEE12A1" w14:textId="77777777" w:rsidR="00AA6CCF" w:rsidRPr="0037058B" w:rsidRDefault="00AA6CCF" w:rsidP="0037058B">
            <w:pPr>
              <w:spacing w:after="0" w:line="240" w:lineRule="auto"/>
            </w:pPr>
          </w:p>
        </w:tc>
        <w:tc>
          <w:tcPr>
            <w:tcW w:w="3510" w:type="dxa"/>
            <w:shd w:val="clear" w:color="auto" w:fill="auto"/>
          </w:tcPr>
          <w:p w14:paraId="1A4D9198" w14:textId="77777777" w:rsidR="00AA6CCF" w:rsidRPr="0037058B" w:rsidRDefault="00AA6CCF" w:rsidP="0037058B">
            <w:pPr>
              <w:spacing w:after="0" w:line="240" w:lineRule="auto"/>
            </w:pPr>
          </w:p>
        </w:tc>
      </w:tr>
    </w:tbl>
    <w:p w14:paraId="54BEAD79" w14:textId="77777777" w:rsidR="00AA6CCF" w:rsidRDefault="00AA6CCF" w:rsidP="00AA6CCF"/>
    <w:p w14:paraId="3211E522" w14:textId="77777777" w:rsidR="00AA6CCF" w:rsidRDefault="00AA6CCF" w:rsidP="00AA6CCF">
      <w:r>
        <w:rPr>
          <w:b/>
        </w:rPr>
        <w:t>AOI Operation Description</w:t>
      </w:r>
    </w:p>
    <w:p w14:paraId="73900B96" w14:textId="77777777" w:rsidR="00AA6CCF" w:rsidRDefault="00AA6CCF" w:rsidP="00AA6CCF">
      <w:r>
        <w:rPr>
          <w:b/>
        </w:rPr>
        <w:t>Programming Examples</w:t>
      </w:r>
    </w:p>
    <w:p w14:paraId="78196935" w14:textId="77777777" w:rsidR="0037058B" w:rsidRDefault="0037058B"/>
    <w:sectPr w:rsidR="0037058B" w:rsidSect="00CE63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teve Cauduro">
    <w15:presenceInfo w15:providerId="AD" w15:userId="S::scauduro@nlsengineering.com::9b90f5d0-0fe9-49dc-9a85-f2ee4ffc923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637A"/>
    <w:rsid w:val="00221670"/>
    <w:rsid w:val="002A0716"/>
    <w:rsid w:val="0037058B"/>
    <w:rsid w:val="00414D97"/>
    <w:rsid w:val="00AA6CCF"/>
    <w:rsid w:val="00C330CA"/>
    <w:rsid w:val="00CE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B63A1"/>
  <w15:docId w15:val="{D8FFB9B0-2506-4071-80AB-FA411C4A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CCF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6C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7058B"/>
    <w:rPr>
      <w:sz w:val="22"/>
      <w:szCs w:val="22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5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705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947692DC8B2047A6A8A6ABB2F05EA6" ma:contentTypeVersion="10" ma:contentTypeDescription="Create a new document." ma:contentTypeScope="" ma:versionID="c2d339562af8d14d0e9f0d0993d9877e">
  <xsd:schema xmlns:xsd="http://www.w3.org/2001/XMLSchema" xmlns:xs="http://www.w3.org/2001/XMLSchema" xmlns:p="http://schemas.microsoft.com/office/2006/metadata/properties" xmlns:ns2="750715fa-8ca6-46f3-9f70-8600f9579dd3" xmlns:ns3="0b2909f5-9263-416c-ab24-e065986e4c86" targetNamespace="http://schemas.microsoft.com/office/2006/metadata/properties" ma:root="true" ma:fieldsID="632785696e70fa810bead2411f42b29d" ns2:_="" ns3:_="">
    <xsd:import namespace="750715fa-8ca6-46f3-9f70-8600f9579dd3"/>
    <xsd:import namespace="0b2909f5-9263-416c-ab24-e065986e4c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715fa-8ca6-46f3-9f70-8600f9579d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909f5-9263-416c-ab24-e065986e4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CC953A-4A69-4D47-87EF-14D1DDB284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C3ABEF-EDB3-425A-848A-914805A06F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0715fa-8ca6-46f3-9f70-8600f9579dd3"/>
    <ds:schemaRef ds:uri="0b2909f5-9263-416c-ab24-e065986e4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D26FDA-A027-46A1-BF41-7437F820C2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of Halton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Craig, David</dc:creator>
  <cp:keywords/>
  <cp:lastModifiedBy>Rhoel Thomas</cp:lastModifiedBy>
  <cp:revision>2</cp:revision>
  <dcterms:created xsi:type="dcterms:W3CDTF">2020-08-25T20:43:00Z</dcterms:created>
  <dcterms:modified xsi:type="dcterms:W3CDTF">2020-08-25T20:43:00Z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0x0101001E947692DC8B2047A6A8A6ABB2F05EA6</vt:lpwstr>
  </property>
</Properties>
</file>